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5C082" w14:textId="05BFB7BF" w:rsidR="006230B3" w:rsidRDefault="006230B3" w:rsidP="00037ECD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 w:rsidR="00030D2A" w:rsidRPr="00030D2A">
        <w:rPr>
          <w:bCs/>
          <w:szCs w:val="20"/>
        </w:rPr>
        <w:t>DUWP/</w:t>
      </w:r>
      <w:r w:rsidR="00370F83">
        <w:rPr>
          <w:szCs w:val="20"/>
        </w:rPr>
        <w:t>RDB</w:t>
      </w:r>
    </w:p>
    <w:p w14:paraId="50969B1E" w14:textId="40D8BE37" w:rsidR="00037ECD" w:rsidRPr="00120FD7" w:rsidRDefault="00037ECD" w:rsidP="00E95E58">
      <w:pPr>
        <w:pStyle w:val="IMCIP"/>
      </w:pPr>
      <w:r>
        <w:t xml:space="preserve">INSPECTION </w:t>
      </w:r>
      <w:r w:rsidRPr="00120FD7">
        <w:t>MANUAL CHAPTER</w:t>
      </w:r>
      <w:r>
        <w:t xml:space="preserve"> </w:t>
      </w:r>
      <w:r w:rsidRPr="00120FD7">
        <w:t>061</w:t>
      </w:r>
      <w:r w:rsidR="00370F83">
        <w:t>0</w:t>
      </w:r>
      <w:r>
        <w:t xml:space="preserve"> EXHIBIT </w:t>
      </w:r>
      <w:r w:rsidR="00370F83">
        <w:t>3</w:t>
      </w:r>
    </w:p>
    <w:p w14:paraId="2457AB91" w14:textId="77777777" w:rsidR="006230B3" w:rsidRDefault="006230B3" w:rsidP="00AA0434">
      <w:pPr>
        <w:pStyle w:val="Title"/>
        <w:rPr>
          <w:bCs/>
        </w:rPr>
      </w:pPr>
      <w:r w:rsidRPr="00CC5D2E">
        <w:rPr>
          <w:bCs/>
        </w:rPr>
        <w:t>INSPECTION REPORT DOCUMENTATION MATRIX</w:t>
      </w:r>
    </w:p>
    <w:p w14:paraId="6EDC6AB6" w14:textId="2E9B2ADD" w:rsidR="00996875" w:rsidRDefault="006230B3" w:rsidP="00DE6EEA">
      <w:pPr>
        <w:pStyle w:val="EffectiveDate"/>
        <w:rPr>
          <w:szCs w:val="24"/>
        </w:rPr>
      </w:pPr>
      <w:r>
        <w:rPr>
          <w:szCs w:val="24"/>
        </w:rPr>
        <w:t xml:space="preserve">Effective Date: </w:t>
      </w:r>
      <w:ins w:id="0" w:author="Author">
        <w:r w:rsidR="000D531F">
          <w:rPr>
            <w:szCs w:val="24"/>
          </w:rPr>
          <w:t>01/01/2026</w:t>
        </w:r>
      </w:ins>
    </w:p>
    <w:p w14:paraId="77921840" w14:textId="77777777" w:rsidR="00DE6EEA" w:rsidRPr="00DE6EEA" w:rsidRDefault="00DE6EEA" w:rsidP="00DE6EEA">
      <w:pPr>
        <w:pStyle w:val="BodyText"/>
      </w:pPr>
    </w:p>
    <w:p w14:paraId="628EF454" w14:textId="77777777" w:rsidR="00B07CB6" w:rsidRDefault="00B07CB6" w:rsidP="006230B3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Cs w:val="24"/>
        </w:rPr>
        <w:sectPr w:rsidR="00B07CB6" w:rsidSect="00B07CB6"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0836AC28" w14:textId="03A89957" w:rsidR="00260D86" w:rsidRPr="00260D86" w:rsidRDefault="00B85FDA" w:rsidP="00260D86">
      <w:pPr>
        <w:widowControl/>
        <w:autoSpaceDE/>
        <w:autoSpaceDN/>
        <w:adjustRightInd/>
        <w:spacing w:before="220" w:after="440"/>
        <w:jc w:val="center"/>
        <w:rPr>
          <w:szCs w:val="24"/>
        </w:rPr>
      </w:pPr>
      <w:r>
        <w:rPr>
          <w:szCs w:val="24"/>
        </w:rPr>
        <w:lastRenderedPageBreak/>
        <w:t>Inspection Report Documentation Matrix</w:t>
      </w:r>
    </w:p>
    <w:tbl>
      <w:tblPr>
        <w:tblW w:w="129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792"/>
        <w:gridCol w:w="1632"/>
        <w:gridCol w:w="1632"/>
        <w:gridCol w:w="1640"/>
        <w:gridCol w:w="1632"/>
        <w:gridCol w:w="1632"/>
      </w:tblGrid>
      <w:tr w:rsidR="00260D86" w:rsidRPr="00260D86" w14:paraId="7C974764" w14:textId="77777777" w:rsidTr="009875AE">
        <w:trPr>
          <w:cantSplit/>
          <w:trHeight w:val="456"/>
          <w:tblHeader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4771EF3" w14:textId="29318E2F" w:rsidR="00260D86" w:rsidRPr="00550551" w:rsidRDefault="00260D86" w:rsidP="009E6579">
            <w:pPr>
              <w:pStyle w:val="BodyText-table"/>
            </w:pP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8EB0E64" w14:textId="77777777" w:rsidR="00260D86" w:rsidRPr="00550551" w:rsidRDefault="00260D86" w:rsidP="009E6579">
            <w:pPr>
              <w:pStyle w:val="BodyText-table"/>
            </w:pPr>
            <w:r w:rsidRPr="00550551">
              <w:t>Cover Letter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C94026C" w14:textId="77777777" w:rsidR="00260D86" w:rsidRPr="00550551" w:rsidRDefault="00260D86" w:rsidP="009E6579">
            <w:pPr>
              <w:pStyle w:val="BodyText-table"/>
            </w:pPr>
            <w:r w:rsidRPr="00550551">
              <w:t>List of Findings and Violations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52DB8E2" w14:textId="77777777" w:rsidR="00260D86" w:rsidRPr="00550551" w:rsidRDefault="00260D86" w:rsidP="009E6579">
            <w:pPr>
              <w:pStyle w:val="BodyText-table"/>
            </w:pPr>
            <w:r w:rsidRPr="00550551">
              <w:t>Additional Tracking Items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61A932A" w14:textId="77777777" w:rsidR="00260D86" w:rsidRPr="00550551" w:rsidRDefault="00260D86" w:rsidP="009E6579">
            <w:pPr>
              <w:pStyle w:val="BodyText-table"/>
            </w:pPr>
            <w:r w:rsidRPr="00550551">
              <w:t>Inspection Scope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48C7CA9" w14:textId="77777777" w:rsidR="00260D86" w:rsidRPr="00550551" w:rsidRDefault="00260D86" w:rsidP="009E6579">
            <w:pPr>
              <w:pStyle w:val="BodyText-table"/>
            </w:pPr>
            <w:r w:rsidRPr="00550551">
              <w:t>Inspection Results</w:t>
            </w:r>
          </w:p>
        </w:tc>
      </w:tr>
      <w:tr w:rsidR="00260D86" w:rsidRPr="00260D86" w14:paraId="29FA50B4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29ACC06" w14:textId="77777777" w:rsidR="00260D86" w:rsidRPr="00550551" w:rsidRDefault="00260D86" w:rsidP="009E6579">
            <w:pPr>
              <w:pStyle w:val="BodyText-table"/>
            </w:pPr>
            <w:r w:rsidRPr="00550551">
              <w:t>Unresolved Items (URIs), CALs, COs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791F665" w14:textId="77777777" w:rsidR="00260D86" w:rsidRPr="00550551" w:rsidRDefault="00260D86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A64FF7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8569750" w14:textId="77777777" w:rsidR="00260D86" w:rsidRPr="00550551" w:rsidRDefault="00260D86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CF7B712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63713AB" w14:textId="77777777" w:rsidR="00260D86" w:rsidRPr="00550551" w:rsidRDefault="00260D86" w:rsidP="009E6579">
            <w:pPr>
              <w:pStyle w:val="BodyText-table"/>
            </w:pPr>
            <w:r w:rsidRPr="00550551">
              <w:t>Yes</w:t>
            </w:r>
          </w:p>
        </w:tc>
      </w:tr>
      <w:tr w:rsidR="009875AE" w:rsidRPr="00260D86" w14:paraId="43D09152" w14:textId="77777777" w:rsidTr="009875AE">
        <w:trPr>
          <w:cantSplit/>
          <w:ins w:id="1" w:author="Author"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E7C14AA" w14:textId="73473EB6" w:rsidR="009875AE" w:rsidRPr="00550551" w:rsidRDefault="009875AE" w:rsidP="009E6579">
            <w:pPr>
              <w:pStyle w:val="BodyText-table"/>
              <w:rPr>
                <w:ins w:id="2" w:author="Author"/>
              </w:rPr>
            </w:pPr>
            <w:ins w:id="3" w:author="Author">
              <w:r w:rsidRPr="00550551">
                <w:t>VLSSIR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931AE12" w14:textId="279CA34E" w:rsidR="009875AE" w:rsidRPr="00550551" w:rsidRDefault="00BD1CCD" w:rsidP="009E6579">
            <w:pPr>
              <w:pStyle w:val="BodyText-table"/>
              <w:rPr>
                <w:ins w:id="4" w:author="Author"/>
              </w:rPr>
            </w:pPr>
            <w:ins w:id="5" w:author="Author">
              <w:r w:rsidRPr="00550551">
                <w:t>Yes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1EFF389" w14:textId="164619F2" w:rsidR="009875AE" w:rsidRPr="00550551" w:rsidRDefault="00BD1CCD" w:rsidP="009E6579">
            <w:pPr>
              <w:pStyle w:val="BodyText-table"/>
              <w:rPr>
                <w:ins w:id="6" w:author="Author"/>
              </w:rPr>
            </w:pPr>
            <w:ins w:id="7" w:author="Author">
              <w:r w:rsidRPr="00550551">
                <w:t>No</w:t>
              </w:r>
            </w:ins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D5E8025" w14:textId="3305E520" w:rsidR="009875AE" w:rsidRPr="00550551" w:rsidRDefault="00BD1CCD" w:rsidP="009E6579">
            <w:pPr>
              <w:pStyle w:val="BodyText-table"/>
              <w:rPr>
                <w:ins w:id="8" w:author="Author"/>
              </w:rPr>
            </w:pPr>
            <w:ins w:id="9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D67002E" w14:textId="78C0E164" w:rsidR="009875AE" w:rsidRPr="00550551" w:rsidRDefault="00BD1CCD" w:rsidP="009E6579">
            <w:pPr>
              <w:pStyle w:val="BodyText-table"/>
              <w:rPr>
                <w:ins w:id="10" w:author="Author"/>
              </w:rPr>
            </w:pPr>
            <w:ins w:id="11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37ED57A" w14:textId="645B47A3" w:rsidR="009875AE" w:rsidRPr="00550551" w:rsidRDefault="00BD1CCD" w:rsidP="009E6579">
            <w:pPr>
              <w:pStyle w:val="BodyText-table"/>
              <w:rPr>
                <w:ins w:id="12" w:author="Author"/>
              </w:rPr>
            </w:pPr>
            <w:ins w:id="13" w:author="Author">
              <w:r w:rsidRPr="00550551">
                <w:t>Yes</w:t>
              </w:r>
            </w:ins>
          </w:p>
        </w:tc>
      </w:tr>
      <w:tr w:rsidR="009875AE" w:rsidRPr="00260D86" w14:paraId="768E723F" w14:textId="77777777" w:rsidTr="009875AE">
        <w:trPr>
          <w:cantSplit/>
          <w:ins w:id="14" w:author="Author"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1739FA9" w14:textId="36196AEE" w:rsidR="009875AE" w:rsidRPr="00550551" w:rsidRDefault="00BD1CCD" w:rsidP="009E6579">
            <w:pPr>
              <w:pStyle w:val="BodyText-table"/>
              <w:rPr>
                <w:ins w:id="15" w:author="Author"/>
              </w:rPr>
            </w:pPr>
            <w:ins w:id="16" w:author="Author">
              <w:r w:rsidRPr="00550551">
                <w:t>LERs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BC0F3AF" w14:textId="33F57FE0" w:rsidR="009875AE" w:rsidRPr="00550551" w:rsidRDefault="00BD1CCD" w:rsidP="009E6579">
            <w:pPr>
              <w:pStyle w:val="BodyText-table"/>
              <w:rPr>
                <w:ins w:id="17" w:author="Author"/>
              </w:rPr>
            </w:pPr>
            <w:ins w:id="18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4513986" w14:textId="53814D92" w:rsidR="009875AE" w:rsidRPr="00550551" w:rsidRDefault="00BD1CCD" w:rsidP="009E6579">
            <w:pPr>
              <w:pStyle w:val="BodyText-table"/>
              <w:rPr>
                <w:ins w:id="19" w:author="Author"/>
              </w:rPr>
            </w:pPr>
            <w:ins w:id="20" w:author="Author">
              <w:r w:rsidRPr="00550551">
                <w:t>No</w:t>
              </w:r>
            </w:ins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B187EF4" w14:textId="2626BFDA" w:rsidR="009875AE" w:rsidRPr="00550551" w:rsidRDefault="00BD1CCD" w:rsidP="009E6579">
            <w:pPr>
              <w:pStyle w:val="BodyText-table"/>
              <w:rPr>
                <w:ins w:id="21" w:author="Author"/>
              </w:rPr>
            </w:pPr>
            <w:ins w:id="22" w:author="Author">
              <w:r w:rsidRPr="00550551">
                <w:t>Yes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5CB361A" w14:textId="3DEB32E6" w:rsidR="009875AE" w:rsidRPr="00550551" w:rsidRDefault="00BD1CCD" w:rsidP="009E6579">
            <w:pPr>
              <w:pStyle w:val="BodyText-table"/>
              <w:rPr>
                <w:ins w:id="23" w:author="Author"/>
              </w:rPr>
            </w:pPr>
            <w:ins w:id="24" w:author="Author">
              <w:r w:rsidRPr="00550551">
                <w:t>Yes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FE746A8" w14:textId="6625CCC5" w:rsidR="009875AE" w:rsidRPr="00550551" w:rsidRDefault="00BD1CCD" w:rsidP="009E6579">
            <w:pPr>
              <w:pStyle w:val="BodyText-table"/>
              <w:rPr>
                <w:ins w:id="25" w:author="Author"/>
              </w:rPr>
            </w:pPr>
            <w:ins w:id="26" w:author="Author">
              <w:r w:rsidRPr="00550551">
                <w:t>Yes</w:t>
              </w:r>
            </w:ins>
          </w:p>
        </w:tc>
      </w:tr>
      <w:tr w:rsidR="00260D86" w:rsidRPr="00260D86" w14:paraId="03010F03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5471B7D" w14:textId="77777777" w:rsidR="00260D86" w:rsidRPr="00550551" w:rsidRDefault="00260D86" w:rsidP="009E6579">
            <w:pPr>
              <w:pStyle w:val="BodyText-table"/>
            </w:pPr>
            <w:r w:rsidRPr="00550551">
              <w:t>Observations and Assessments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3F67D46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230D1BA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5EAAA9B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69FD494" w14:textId="77777777" w:rsidR="00260D86" w:rsidRPr="00550551" w:rsidRDefault="00260D86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CAAE431" w14:textId="77777777" w:rsidR="00260D86" w:rsidRPr="00550551" w:rsidRDefault="00260D86" w:rsidP="009E6579">
            <w:pPr>
              <w:pStyle w:val="BodyText-table"/>
            </w:pPr>
            <w:r w:rsidRPr="00550551">
              <w:t>Generally, No</w:t>
            </w:r>
            <w:r w:rsidRPr="009E6579">
              <w:footnoteReference w:id="2"/>
            </w:r>
          </w:p>
        </w:tc>
      </w:tr>
      <w:tr w:rsidR="009875AE" w:rsidRPr="00260D86" w14:paraId="2FE4A2E7" w14:textId="77777777" w:rsidTr="009875AE">
        <w:trPr>
          <w:cantSplit/>
          <w:trHeight w:val="33"/>
          <w:ins w:id="27" w:author="Author"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749A796" w14:textId="4FE1D97D" w:rsidR="009875AE" w:rsidRPr="00550551" w:rsidRDefault="009875AE" w:rsidP="009E6579">
            <w:pPr>
              <w:pStyle w:val="BodyText-table"/>
              <w:rPr>
                <w:ins w:id="28" w:author="Author"/>
              </w:rPr>
            </w:pPr>
            <w:ins w:id="29" w:author="Author">
              <w:r w:rsidRPr="00550551">
                <w:t>Minor violations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FAEF990" w14:textId="2661768A" w:rsidR="009875AE" w:rsidRPr="00550551" w:rsidRDefault="009875AE" w:rsidP="009E6579">
            <w:pPr>
              <w:pStyle w:val="BodyText-table"/>
              <w:rPr>
                <w:ins w:id="30" w:author="Author"/>
              </w:rPr>
            </w:pPr>
            <w:ins w:id="31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6A8DB82" w14:textId="040D55B7" w:rsidR="009875AE" w:rsidRPr="00550551" w:rsidRDefault="009875AE" w:rsidP="009E6579">
            <w:pPr>
              <w:pStyle w:val="BodyText-table"/>
              <w:rPr>
                <w:ins w:id="32" w:author="Author"/>
              </w:rPr>
            </w:pPr>
            <w:ins w:id="33" w:author="Author">
              <w:r w:rsidRPr="00550551">
                <w:t>No</w:t>
              </w:r>
            </w:ins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6F9EE09" w14:textId="0E9E0F32" w:rsidR="009875AE" w:rsidRPr="00550551" w:rsidRDefault="009875AE" w:rsidP="009E6579">
            <w:pPr>
              <w:pStyle w:val="BodyText-table"/>
              <w:rPr>
                <w:ins w:id="34" w:author="Author"/>
              </w:rPr>
            </w:pPr>
            <w:ins w:id="35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D2D80A6" w14:textId="60B9B01A" w:rsidR="009875AE" w:rsidRPr="00550551" w:rsidRDefault="009875AE" w:rsidP="009E6579">
            <w:pPr>
              <w:pStyle w:val="BodyText-table"/>
              <w:rPr>
                <w:ins w:id="36" w:author="Author"/>
              </w:rPr>
            </w:pPr>
            <w:ins w:id="37" w:author="Author">
              <w:r w:rsidRPr="00550551">
                <w:t>No</w:t>
              </w:r>
            </w:ins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5AD2EAF" w14:textId="4CD2117F" w:rsidR="009875AE" w:rsidRPr="00550551" w:rsidRDefault="009875AE" w:rsidP="009E6579">
            <w:pPr>
              <w:pStyle w:val="BodyText-table"/>
              <w:rPr>
                <w:ins w:id="38" w:author="Author"/>
              </w:rPr>
            </w:pPr>
            <w:ins w:id="39" w:author="Author">
              <w:r w:rsidRPr="00550551">
                <w:t>Generally, No</w:t>
              </w:r>
              <w:r w:rsidRPr="009E6579">
                <w:footnoteReference w:id="3"/>
              </w:r>
            </w:ins>
          </w:p>
        </w:tc>
      </w:tr>
      <w:tr w:rsidR="009875AE" w:rsidRPr="00260D86" w14:paraId="194CF59B" w14:textId="77777777" w:rsidTr="009875AE">
        <w:trPr>
          <w:cantSplit/>
          <w:trHeight w:val="33"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AA98615" w14:textId="77777777" w:rsidR="009875AE" w:rsidRPr="00550551" w:rsidRDefault="009875AE" w:rsidP="009E6579">
            <w:pPr>
              <w:pStyle w:val="BodyText-table"/>
            </w:pPr>
            <w:r w:rsidRPr="00550551">
              <w:t>Violations receiving enforcement discretion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489C2FA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09B827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3EA8703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74A4592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75BD6D1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</w:tr>
      <w:tr w:rsidR="009875AE" w:rsidRPr="00260D86" w14:paraId="3E24507D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8770184" w14:textId="754165DF" w:rsidR="009875AE" w:rsidRPr="00550551" w:rsidRDefault="009875AE" w:rsidP="009E6579">
            <w:pPr>
              <w:pStyle w:val="BodyText-table"/>
            </w:pPr>
            <w:r w:rsidRPr="00550551">
              <w:t>NRC or licensee-identified Non-Cited Violations (NCVs) including those which are Severity Level IV and self-revealing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882065C" w14:textId="77777777" w:rsidR="009875AE" w:rsidRPr="00550551" w:rsidRDefault="009875AE" w:rsidP="009E6579">
            <w:pPr>
              <w:pStyle w:val="BodyText-table"/>
            </w:pPr>
            <w:r w:rsidRPr="00550551">
              <w:t>Referred to only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F3AD65B" w14:textId="0ADC9C8B" w:rsidR="009875AE" w:rsidRPr="00550551" w:rsidRDefault="009875AE" w:rsidP="009E6579">
            <w:pPr>
              <w:pStyle w:val="BodyText-table"/>
            </w:pPr>
            <w:r w:rsidRPr="00550551">
              <w:t xml:space="preserve">Refer to Inspection Results 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4F3E4038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232720C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44DF7B3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</w:tr>
      <w:tr w:rsidR="009875AE" w:rsidRPr="00260D86" w14:paraId="1F25DE80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230A9AC" w14:textId="77777777" w:rsidR="009875AE" w:rsidRPr="00550551" w:rsidRDefault="009875AE" w:rsidP="009E6579">
            <w:pPr>
              <w:pStyle w:val="BodyText-table"/>
            </w:pPr>
            <w:r w:rsidRPr="00550551">
              <w:t>Cited Violations (NOVs)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E9F24A" w14:textId="77777777" w:rsidR="009875AE" w:rsidRPr="00550551" w:rsidRDefault="009875AE" w:rsidP="009E6579">
            <w:pPr>
              <w:pStyle w:val="BodyText-table"/>
            </w:pPr>
            <w:r w:rsidRPr="00550551">
              <w:t xml:space="preserve">Yes 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D00F3AB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890F1D1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B999ACB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ED43C9B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</w:tr>
      <w:tr w:rsidR="009875AE" w:rsidRPr="00260D86" w14:paraId="4DDE6E37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AD5A653" w14:textId="77777777" w:rsidR="009875AE" w:rsidRPr="00550551" w:rsidRDefault="009875AE" w:rsidP="009E6579">
            <w:pPr>
              <w:pStyle w:val="BodyText-table"/>
            </w:pPr>
            <w:r w:rsidRPr="00550551">
              <w:t>Findings with enforcement Apparent Violations</w:t>
            </w:r>
            <w:r w:rsidRPr="00550551" w:rsidDel="00E961BA">
              <w:t xml:space="preserve"> </w:t>
            </w:r>
            <w:r w:rsidRPr="00550551">
              <w:t>(AV)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15A7F1E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7CB67E2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15D159A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B12A03E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9A488F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</w:tr>
      <w:tr w:rsidR="009875AE" w:rsidRPr="00260D86" w14:paraId="69FB198E" w14:textId="77777777" w:rsidTr="009875AE">
        <w:trPr>
          <w:cantSplit/>
        </w:trPr>
        <w:tc>
          <w:tcPr>
            <w:tcW w:w="479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9370CC5" w14:textId="77777777" w:rsidR="009875AE" w:rsidRPr="00550551" w:rsidRDefault="009875AE" w:rsidP="009E6579">
            <w:pPr>
              <w:pStyle w:val="BodyText-table"/>
            </w:pPr>
            <w:r w:rsidRPr="00550551">
              <w:t>Severity Level I/II/III violations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FF1C4C5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916A649" w14:textId="77777777" w:rsidR="009875AE" w:rsidRPr="00550551" w:rsidRDefault="009875AE" w:rsidP="009E6579">
            <w:pPr>
              <w:pStyle w:val="BodyText-table"/>
            </w:pPr>
            <w:r w:rsidRPr="00550551">
              <w:t>Yes</w:t>
            </w:r>
          </w:p>
        </w:tc>
        <w:tc>
          <w:tcPr>
            <w:tcW w:w="164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74F62DEF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34D2DED" w14:textId="77777777" w:rsidR="009875AE" w:rsidRPr="00550551" w:rsidRDefault="009875AE" w:rsidP="009E6579">
            <w:pPr>
              <w:pStyle w:val="BodyText-table"/>
            </w:pPr>
            <w:r w:rsidRPr="00550551">
              <w:t>No</w:t>
            </w:r>
          </w:p>
        </w:tc>
        <w:tc>
          <w:tcPr>
            <w:tcW w:w="1632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2E79990" w14:textId="77777777" w:rsidR="009875AE" w:rsidRPr="00550551" w:rsidRDefault="009875AE" w:rsidP="009E6579">
            <w:pPr>
              <w:pStyle w:val="BodyText-table"/>
            </w:pPr>
            <w:r w:rsidRPr="00550551">
              <w:t>Yes, as appropriate</w:t>
            </w:r>
          </w:p>
        </w:tc>
      </w:tr>
    </w:tbl>
    <w:p w14:paraId="61103A2B" w14:textId="77777777" w:rsidR="00260D86" w:rsidRPr="00260D86" w:rsidRDefault="00260D86" w:rsidP="00260D86">
      <w:pPr>
        <w:widowControl/>
        <w:autoSpaceDE/>
        <w:autoSpaceDN/>
        <w:adjustRightInd/>
        <w:spacing w:after="58"/>
        <w:rPr>
          <w:rFonts w:cs="Times New Roman"/>
          <w:sz w:val="20"/>
          <w:szCs w:val="20"/>
        </w:rPr>
        <w:sectPr w:rsidR="00260D86" w:rsidRPr="00260D86" w:rsidSect="00260D86">
          <w:headerReference w:type="default" r:id="rId11"/>
          <w:footerReference w:type="default" r:id="rId12"/>
          <w:pgSz w:w="15840" w:h="12240" w:orient="landscape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5595F2BF" w14:textId="4019061D" w:rsidR="00CE63E8" w:rsidRPr="00CC5D2E" w:rsidRDefault="00CE63E8" w:rsidP="009E6579">
      <w:pPr>
        <w:pStyle w:val="attachmenttitle"/>
      </w:pPr>
      <w:r w:rsidRPr="00CC5D2E">
        <w:lastRenderedPageBreak/>
        <w:t>A</w:t>
      </w:r>
      <w:r w:rsidR="00B9356B" w:rsidRPr="00CC5D2E">
        <w:t>ttachment</w:t>
      </w:r>
      <w:r w:rsidR="00BB7AF7" w:rsidRPr="00CC5D2E">
        <w:t> </w:t>
      </w:r>
      <w:r w:rsidRPr="00CC5D2E">
        <w:t>1</w:t>
      </w:r>
      <w:r w:rsidR="002D0074">
        <w:t xml:space="preserve">: </w:t>
      </w:r>
      <w:r w:rsidRPr="00CC5D2E">
        <w:t xml:space="preserve">Revision History </w:t>
      </w:r>
      <w:r w:rsidR="00B9356B" w:rsidRPr="00CC5D2E">
        <w:t>for</w:t>
      </w:r>
      <w:r w:rsidRPr="00CC5D2E">
        <w:t xml:space="preserve"> IMC</w:t>
      </w:r>
      <w:r w:rsidR="00BB7AF7" w:rsidRPr="00CC5D2E">
        <w:t> </w:t>
      </w:r>
      <w:r w:rsidR="00B309E5" w:rsidRPr="00CC5D2E">
        <w:t>061</w:t>
      </w:r>
      <w:r w:rsidR="00B85FDA">
        <w:t>0</w:t>
      </w:r>
      <w:r w:rsidR="00B309E5" w:rsidRPr="00CC5D2E">
        <w:t xml:space="preserve"> </w:t>
      </w:r>
      <w:r w:rsidRPr="00CC5D2E">
        <w:t>Exhibit</w:t>
      </w:r>
      <w:r w:rsidR="00BB7AF7" w:rsidRPr="00CC5D2E">
        <w:t> </w:t>
      </w:r>
      <w:r w:rsidR="00B85FDA">
        <w:t>3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521"/>
        <w:gridCol w:w="1846"/>
        <w:gridCol w:w="5670"/>
        <w:gridCol w:w="1723"/>
        <w:gridCol w:w="2190"/>
      </w:tblGrid>
      <w:tr w:rsidR="005A183F" w:rsidRPr="00430EEE" w14:paraId="0FF42395" w14:textId="77777777" w:rsidTr="00575E34">
        <w:trPr>
          <w:tblHeader/>
        </w:trPr>
        <w:tc>
          <w:tcPr>
            <w:tcW w:w="15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99652C" w14:textId="26ECEC8D" w:rsidR="005A183F" w:rsidRPr="00430EEE" w:rsidRDefault="005A183F" w:rsidP="00575E34">
            <w:pPr>
              <w:jc w:val="left"/>
            </w:pPr>
            <w:r w:rsidRPr="00430EEE">
              <w:t>Commitment Tracking Number</w:t>
            </w:r>
          </w:p>
        </w:tc>
        <w:tc>
          <w:tcPr>
            <w:tcW w:w="1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3BA9B9" w14:textId="77777777" w:rsidR="005A183F" w:rsidRPr="00430EEE" w:rsidRDefault="005A183F" w:rsidP="00575E34">
            <w:pPr>
              <w:jc w:val="left"/>
            </w:pPr>
            <w:r w:rsidRPr="00430EEE">
              <w:t>Accession Number</w:t>
            </w:r>
          </w:p>
          <w:p w14:paraId="0DEB0982" w14:textId="77777777" w:rsidR="005A183F" w:rsidRPr="00430EEE" w:rsidRDefault="005A183F" w:rsidP="00575E34">
            <w:pPr>
              <w:jc w:val="left"/>
            </w:pPr>
            <w:r w:rsidRPr="00430EEE">
              <w:t>Issue Date</w:t>
            </w:r>
          </w:p>
          <w:p w14:paraId="1BCB30EA" w14:textId="0CD877E7" w:rsidR="005A183F" w:rsidRPr="00430EEE" w:rsidRDefault="005A183F" w:rsidP="00575E34">
            <w:pPr>
              <w:jc w:val="left"/>
            </w:pPr>
            <w:r w:rsidRPr="00430EEE">
              <w:t>Change Notice</w:t>
            </w:r>
          </w:p>
        </w:tc>
        <w:tc>
          <w:tcPr>
            <w:tcW w:w="567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203202" w14:textId="677C8AD1" w:rsidR="005A183F" w:rsidRPr="00430EEE" w:rsidRDefault="005A183F" w:rsidP="00575E34">
            <w:pPr>
              <w:jc w:val="left"/>
            </w:pPr>
            <w:r w:rsidRPr="00430EEE">
              <w:t>Description of Change</w:t>
            </w:r>
          </w:p>
        </w:tc>
        <w:tc>
          <w:tcPr>
            <w:tcW w:w="172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2B6EFD" w14:textId="2FE67315" w:rsidR="005A183F" w:rsidRPr="00430EEE" w:rsidRDefault="005A183F" w:rsidP="00575E34">
            <w:pPr>
              <w:jc w:val="left"/>
            </w:pPr>
            <w:r w:rsidRPr="00430EEE">
              <w:t>Description of Training Required and Completion Date</w:t>
            </w:r>
          </w:p>
        </w:tc>
        <w:tc>
          <w:tcPr>
            <w:tcW w:w="219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4DA7D8" w14:textId="36D9A979" w:rsidR="005A183F" w:rsidRPr="00430EEE" w:rsidRDefault="005A183F" w:rsidP="00575E34">
            <w:pPr>
              <w:jc w:val="left"/>
            </w:pPr>
            <w:r w:rsidRPr="00430EEE">
              <w:t>Comment Resolution and Closed Feedback Form Accession Number (Pre-Decisional, Non-Public Information)</w:t>
            </w:r>
          </w:p>
        </w:tc>
      </w:tr>
      <w:tr w:rsidR="005A183F" w:rsidRPr="00430EEE" w14:paraId="0836CD18" w14:textId="77777777" w:rsidTr="00575E34">
        <w:tc>
          <w:tcPr>
            <w:tcW w:w="15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561E300" w14:textId="57474D50" w:rsidR="005A183F" w:rsidRPr="00430EEE" w:rsidRDefault="005A183F" w:rsidP="00575E34">
            <w:pPr>
              <w:jc w:val="left"/>
            </w:pPr>
            <w:r w:rsidRPr="00430EEE">
              <w:t>N/A</w:t>
            </w:r>
          </w:p>
        </w:tc>
        <w:tc>
          <w:tcPr>
            <w:tcW w:w="1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E45E05" w14:textId="2E12CDFF" w:rsidR="005A183F" w:rsidRPr="00430EEE" w:rsidRDefault="0F62A7F4" w:rsidP="00575E34">
            <w:pPr>
              <w:jc w:val="left"/>
            </w:pPr>
            <w:r w:rsidRPr="00430EEE">
              <w:t>ML25149A219</w:t>
            </w:r>
          </w:p>
          <w:p w14:paraId="7CDF9D19" w14:textId="7662793C" w:rsidR="008625B0" w:rsidRPr="00430EEE" w:rsidRDefault="008625B0" w:rsidP="00575E34">
            <w:pPr>
              <w:jc w:val="left"/>
            </w:pPr>
            <w:r w:rsidRPr="00430EEE">
              <w:t>0</w:t>
            </w:r>
            <w:r w:rsidR="007F71DD" w:rsidRPr="00430EEE">
              <w:t>6</w:t>
            </w:r>
            <w:r w:rsidRPr="00430EEE">
              <w:t>/</w:t>
            </w:r>
            <w:r w:rsidR="007F71DD" w:rsidRPr="00430EEE">
              <w:t>27</w:t>
            </w:r>
            <w:r w:rsidRPr="00430EEE">
              <w:t>/25</w:t>
            </w:r>
          </w:p>
          <w:p w14:paraId="374E48E6" w14:textId="1D86583D" w:rsidR="005A183F" w:rsidRPr="00430EEE" w:rsidRDefault="008625B0" w:rsidP="00575E34">
            <w:pPr>
              <w:jc w:val="left"/>
            </w:pPr>
            <w:r w:rsidRPr="00430EEE">
              <w:t>CN</w:t>
            </w:r>
            <w:r w:rsidR="007F71DD" w:rsidRPr="00430EEE">
              <w:t xml:space="preserve"> 25-023</w:t>
            </w:r>
          </w:p>
        </w:tc>
        <w:tc>
          <w:tcPr>
            <w:tcW w:w="567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4F677C" w14:textId="577FD820" w:rsidR="005A183F" w:rsidRPr="00430EEE" w:rsidRDefault="005A183F" w:rsidP="00575E34">
            <w:pPr>
              <w:jc w:val="left"/>
            </w:pPr>
            <w:r w:rsidRPr="00430EEE">
              <w:t>Initial Issue</w:t>
            </w:r>
            <w:r w:rsidR="007F71DD" w:rsidRPr="00430EEE">
              <w:t>.</w:t>
            </w:r>
          </w:p>
        </w:tc>
        <w:tc>
          <w:tcPr>
            <w:tcW w:w="172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E41E845" w14:textId="689E7458" w:rsidR="005A183F" w:rsidRPr="00430EEE" w:rsidRDefault="3FFC524D" w:rsidP="00575E34">
            <w:pPr>
              <w:jc w:val="left"/>
            </w:pPr>
            <w:r w:rsidRPr="00430EEE">
              <w:t>None</w:t>
            </w:r>
          </w:p>
        </w:tc>
        <w:tc>
          <w:tcPr>
            <w:tcW w:w="219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78924E" w14:textId="12046F70" w:rsidR="005A183F" w:rsidRPr="00430EEE" w:rsidRDefault="3FFC524D" w:rsidP="00575E34">
            <w:pPr>
              <w:jc w:val="left"/>
            </w:pPr>
            <w:r w:rsidRPr="00430EEE">
              <w:t>ML25149A221</w:t>
            </w:r>
          </w:p>
        </w:tc>
      </w:tr>
      <w:tr w:rsidR="009875AE" w:rsidRPr="00430EEE" w14:paraId="304AEE95" w14:textId="77777777" w:rsidTr="00575E34">
        <w:tc>
          <w:tcPr>
            <w:tcW w:w="15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168F90" w14:textId="7FD9843D" w:rsidR="009875AE" w:rsidRPr="00430EEE" w:rsidRDefault="009875AE" w:rsidP="00575E34">
            <w:pPr>
              <w:jc w:val="left"/>
            </w:pPr>
            <w:r w:rsidRPr="00430EEE">
              <w:t>N/A</w:t>
            </w:r>
          </w:p>
        </w:tc>
        <w:tc>
          <w:tcPr>
            <w:tcW w:w="1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96D0F2" w14:textId="03001732" w:rsidR="009875AE" w:rsidRPr="00430EEE" w:rsidRDefault="009875AE" w:rsidP="00575E34">
            <w:pPr>
              <w:jc w:val="left"/>
            </w:pPr>
            <w:r w:rsidRPr="00430EEE">
              <w:t>ML</w:t>
            </w:r>
            <w:r w:rsidR="00575E34">
              <w:t>25324A358</w:t>
            </w:r>
          </w:p>
          <w:p w14:paraId="43C965CC" w14:textId="2078C757" w:rsidR="009875AE" w:rsidRPr="00430EEE" w:rsidRDefault="006B7D52" w:rsidP="00575E34">
            <w:pPr>
              <w:jc w:val="left"/>
            </w:pPr>
            <w:r>
              <w:t>01/29/26</w:t>
            </w:r>
          </w:p>
          <w:p w14:paraId="328E58D6" w14:textId="6893E0E4" w:rsidR="009875AE" w:rsidRPr="00430EEE" w:rsidRDefault="009875AE" w:rsidP="00575E34">
            <w:pPr>
              <w:jc w:val="left"/>
            </w:pPr>
            <w:r w:rsidRPr="00430EEE">
              <w:t>CN</w:t>
            </w:r>
            <w:r w:rsidR="006B7D52">
              <w:t xml:space="preserve"> 26-003</w:t>
            </w:r>
          </w:p>
        </w:tc>
        <w:tc>
          <w:tcPr>
            <w:tcW w:w="567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F2D533" w14:textId="179AE90A" w:rsidR="009875AE" w:rsidRPr="00430EEE" w:rsidRDefault="009875AE" w:rsidP="00575E34">
            <w:pPr>
              <w:jc w:val="left"/>
            </w:pPr>
            <w:r w:rsidRPr="00430EEE">
              <w:t>Updated matrix to include VLSSIR and LER entries</w:t>
            </w:r>
            <w:r w:rsidR="00C96709">
              <w:t>.</w:t>
            </w:r>
          </w:p>
        </w:tc>
        <w:tc>
          <w:tcPr>
            <w:tcW w:w="172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E9B5A2" w14:textId="1AE662FA" w:rsidR="009875AE" w:rsidRPr="00430EEE" w:rsidRDefault="009875AE" w:rsidP="00575E34">
            <w:pPr>
              <w:jc w:val="left"/>
            </w:pPr>
            <w:r w:rsidRPr="00430EEE">
              <w:t>None</w:t>
            </w:r>
          </w:p>
        </w:tc>
        <w:tc>
          <w:tcPr>
            <w:tcW w:w="2190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7E9D2DC" w14:textId="4DAB4E3A" w:rsidR="009875AE" w:rsidRPr="00430EEE" w:rsidRDefault="009875AE" w:rsidP="00575E34">
            <w:pPr>
              <w:jc w:val="left"/>
            </w:pPr>
            <w:r w:rsidRPr="00430EEE">
              <w:t>ML</w:t>
            </w:r>
            <w:r w:rsidR="00F60225" w:rsidRPr="00430EEE">
              <w:t>25</w:t>
            </w:r>
            <w:r w:rsidR="00362285" w:rsidRPr="00430EEE">
              <w:t>324A35</w:t>
            </w:r>
            <w:r w:rsidR="002B3AA7" w:rsidRPr="00430EEE">
              <w:t>7</w:t>
            </w:r>
          </w:p>
        </w:tc>
      </w:tr>
    </w:tbl>
    <w:p w14:paraId="7525EBD7" w14:textId="77777777" w:rsidR="00DE6A2A" w:rsidRPr="00B70A1C" w:rsidRDefault="00DE6A2A" w:rsidP="00034C8C">
      <w:pPr>
        <w:widowControl/>
      </w:pPr>
    </w:p>
    <w:sectPr w:rsidR="00DE6A2A" w:rsidRPr="00B70A1C" w:rsidSect="006230B3">
      <w:headerReference w:type="default" r:id="rId13"/>
      <w:footerReference w:type="even" r:id="rId14"/>
      <w:footerReference w:type="default" r:id="rId15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32855" w14:textId="77777777" w:rsidR="009A7519" w:rsidRDefault="009A7519">
      <w:r>
        <w:separator/>
      </w:r>
    </w:p>
  </w:endnote>
  <w:endnote w:type="continuationSeparator" w:id="0">
    <w:p w14:paraId="6604E60B" w14:textId="77777777" w:rsidR="009A7519" w:rsidRDefault="009A7519">
      <w:r>
        <w:continuationSeparator/>
      </w:r>
    </w:p>
  </w:endnote>
  <w:endnote w:type="continuationNotice" w:id="1">
    <w:p w14:paraId="6BF0EE5F" w14:textId="77777777" w:rsidR="009A7519" w:rsidRDefault="009A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FD09" w14:textId="00000AF1" w:rsidR="00C96239" w:rsidRPr="00F35904" w:rsidRDefault="00C96239" w:rsidP="00F35904">
    <w:pPr>
      <w:pStyle w:val="Footer"/>
    </w:pPr>
    <w:r>
      <w:t xml:space="preserve">Issue Date: </w:t>
    </w:r>
    <w:r w:rsidR="006B7D52">
      <w:t>01/29/26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0610 Exh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751E" w14:textId="77777777" w:rsidR="00537590" w:rsidRDefault="005375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E6B6" w14:textId="71875D31" w:rsidR="00537590" w:rsidRPr="00D76920" w:rsidRDefault="00537590" w:rsidP="00DB043F">
    <w:pPr>
      <w:tabs>
        <w:tab w:val="center" w:pos="6480"/>
        <w:tab w:val="right" w:pos="12960"/>
      </w:tabs>
    </w:pPr>
    <w:r w:rsidRPr="00D76920">
      <w:t>Issue Date:</w:t>
    </w:r>
    <w:r>
      <w:t xml:space="preserve"> </w:t>
    </w:r>
    <w:r w:rsidR="006B7D52">
      <w:t>01/29/26</w:t>
    </w:r>
    <w:r w:rsidRPr="00D76920">
      <w:tab/>
      <w:t>Att1-</w:t>
    </w:r>
    <w:r w:rsidRPr="00D76920">
      <w:rPr>
        <w:rStyle w:val="PageNumber"/>
      </w:rPr>
      <w:fldChar w:fldCharType="begin"/>
    </w:r>
    <w:r w:rsidRPr="00D76920">
      <w:rPr>
        <w:rStyle w:val="PageNumber"/>
      </w:rPr>
      <w:instrText xml:space="preserve"> PAGE </w:instrText>
    </w:r>
    <w:r w:rsidRPr="00D76920">
      <w:rPr>
        <w:rStyle w:val="PageNumber"/>
      </w:rPr>
      <w:fldChar w:fldCharType="separate"/>
    </w:r>
    <w:r w:rsidR="00430DC1">
      <w:rPr>
        <w:rStyle w:val="PageNumber"/>
        <w:noProof/>
      </w:rPr>
      <w:t>1</w:t>
    </w:r>
    <w:r w:rsidRPr="00D76920">
      <w:rPr>
        <w:rStyle w:val="PageNumber"/>
      </w:rPr>
      <w:fldChar w:fldCharType="end"/>
    </w:r>
    <w:r w:rsidRPr="00D76920">
      <w:tab/>
    </w:r>
    <w:r w:rsidR="00B309E5" w:rsidRPr="00D76920">
      <w:t>061</w:t>
    </w:r>
    <w:r w:rsidR="00B309E5">
      <w:t>1 </w:t>
    </w:r>
    <w:r w:rsidRPr="00D76920">
      <w:t>Exh</w:t>
    </w:r>
    <w:r>
      <w:t> </w:t>
    </w:r>
    <w:r w:rsidR="00C9623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DFE29" w14:textId="77777777" w:rsidR="009A7519" w:rsidRDefault="009A7519">
      <w:r>
        <w:separator/>
      </w:r>
    </w:p>
  </w:footnote>
  <w:footnote w:type="continuationSeparator" w:id="0">
    <w:p w14:paraId="59C67090" w14:textId="77777777" w:rsidR="009A7519" w:rsidRDefault="009A7519">
      <w:r>
        <w:continuationSeparator/>
      </w:r>
    </w:p>
  </w:footnote>
  <w:footnote w:type="continuationNotice" w:id="1">
    <w:p w14:paraId="2049D123" w14:textId="77777777" w:rsidR="009A7519" w:rsidRDefault="009A7519"/>
  </w:footnote>
  <w:footnote w:id="2">
    <w:p w14:paraId="49D16FFD" w14:textId="3DA052AF" w:rsidR="00260D86" w:rsidRPr="00537590" w:rsidRDefault="00260D86" w:rsidP="009E6579">
      <w:pPr>
        <w:pStyle w:val="FootnoteText"/>
      </w:pPr>
      <w:r w:rsidRPr="00260D86">
        <w:rPr>
          <w:rStyle w:val="FootnoteReference"/>
          <w:rFonts w:eastAsia="Aptos"/>
          <w:sz w:val="18"/>
          <w:szCs w:val="18"/>
        </w:rPr>
        <w:footnoteRef/>
      </w:r>
      <w:r w:rsidRPr="00537590">
        <w:t xml:space="preserve"> </w:t>
      </w:r>
      <w:r w:rsidRPr="00537590">
        <w:tab/>
        <w:t>Exceptions include Temporary Instructions</w:t>
      </w:r>
      <w:r>
        <w:t xml:space="preserve"> (TIs)</w:t>
      </w:r>
      <w:r w:rsidRPr="00537590">
        <w:t>, and Inspection Procedures (IPs) which specifically authorize observations</w:t>
      </w:r>
    </w:p>
  </w:footnote>
  <w:footnote w:id="3">
    <w:p w14:paraId="31F60456" w14:textId="77777777" w:rsidR="009875AE" w:rsidRPr="00537590" w:rsidRDefault="009875AE" w:rsidP="00260D86">
      <w:pPr>
        <w:ind w:left="720" w:hanging="720"/>
        <w:rPr>
          <w:ins w:id="40" w:author="Author"/>
          <w:sz w:val="18"/>
          <w:szCs w:val="18"/>
        </w:rPr>
      </w:pPr>
      <w:ins w:id="41" w:author="Author">
        <w:r w:rsidRPr="00260D86">
          <w:rPr>
            <w:rStyle w:val="FootnoteReference"/>
            <w:rFonts w:eastAsia="Aptos"/>
            <w:sz w:val="18"/>
            <w:szCs w:val="18"/>
          </w:rPr>
          <w:footnoteRef/>
        </w:r>
        <w:r w:rsidRPr="00537590">
          <w:rPr>
            <w:sz w:val="18"/>
            <w:szCs w:val="18"/>
          </w:rPr>
          <w:t xml:space="preserve"> </w:t>
        </w:r>
        <w:r w:rsidRPr="00537590">
          <w:rPr>
            <w:sz w:val="18"/>
            <w:szCs w:val="18"/>
          </w:rPr>
          <w:tab/>
        </w:r>
        <w:r>
          <w:rPr>
            <w:sz w:val="18"/>
            <w:szCs w:val="18"/>
          </w:rPr>
          <w:t xml:space="preserve">Exceptions include </w:t>
        </w:r>
        <w:r w:rsidRPr="00537590">
          <w:rPr>
            <w:sz w:val="18"/>
            <w:szCs w:val="18"/>
          </w:rPr>
          <w:t>Licensee Event Report (LER)</w:t>
        </w:r>
        <w:r>
          <w:rPr>
            <w:sz w:val="18"/>
            <w:szCs w:val="18"/>
          </w:rPr>
          <w:t xml:space="preserve"> reviews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4EE4" w14:textId="77777777" w:rsidR="00C96239" w:rsidRDefault="00C96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0B09" w14:textId="77777777" w:rsidR="00C96239" w:rsidRDefault="00C96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 w16cid:durableId="188043269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embedSystemFonts/>
  <w:bordersDoNotSurroundHeader/>
  <w:bordersDoNotSurroundFooter/>
  <w:activeWritingStyle w:appName="MSWord" w:lang="en-US" w:vendorID="64" w:dllVersion="0" w:nlCheck="1" w:checkStyle="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A2A"/>
    <w:rsid w:val="00011653"/>
    <w:rsid w:val="00017D44"/>
    <w:rsid w:val="00017EE0"/>
    <w:rsid w:val="00020D7D"/>
    <w:rsid w:val="00026294"/>
    <w:rsid w:val="00030D2A"/>
    <w:rsid w:val="00034C8C"/>
    <w:rsid w:val="00037ECD"/>
    <w:rsid w:val="0004534B"/>
    <w:rsid w:val="000625E9"/>
    <w:rsid w:val="000636C7"/>
    <w:rsid w:val="00066EAB"/>
    <w:rsid w:val="00071E36"/>
    <w:rsid w:val="000827BC"/>
    <w:rsid w:val="00092A48"/>
    <w:rsid w:val="00093E29"/>
    <w:rsid w:val="000A357F"/>
    <w:rsid w:val="000A52F1"/>
    <w:rsid w:val="000B09AF"/>
    <w:rsid w:val="000B5BFB"/>
    <w:rsid w:val="000C504F"/>
    <w:rsid w:val="000D01CF"/>
    <w:rsid w:val="000D531F"/>
    <w:rsid w:val="000D659B"/>
    <w:rsid w:val="000E0031"/>
    <w:rsid w:val="000E1B16"/>
    <w:rsid w:val="0010024B"/>
    <w:rsid w:val="001142E5"/>
    <w:rsid w:val="00116AE8"/>
    <w:rsid w:val="00130256"/>
    <w:rsid w:val="00131048"/>
    <w:rsid w:val="0013652A"/>
    <w:rsid w:val="00146491"/>
    <w:rsid w:val="00160FBA"/>
    <w:rsid w:val="00166060"/>
    <w:rsid w:val="001710D9"/>
    <w:rsid w:val="00192811"/>
    <w:rsid w:val="00192EDF"/>
    <w:rsid w:val="001936F7"/>
    <w:rsid w:val="001A1BA2"/>
    <w:rsid w:val="001A2833"/>
    <w:rsid w:val="001A6A98"/>
    <w:rsid w:val="001E1B4F"/>
    <w:rsid w:val="001E653B"/>
    <w:rsid w:val="001F159D"/>
    <w:rsid w:val="001F20B9"/>
    <w:rsid w:val="00200155"/>
    <w:rsid w:val="002119FB"/>
    <w:rsid w:val="00217182"/>
    <w:rsid w:val="002215AE"/>
    <w:rsid w:val="00222D54"/>
    <w:rsid w:val="002569C4"/>
    <w:rsid w:val="00260D86"/>
    <w:rsid w:val="00265A51"/>
    <w:rsid w:val="00293720"/>
    <w:rsid w:val="00294141"/>
    <w:rsid w:val="002975A5"/>
    <w:rsid w:val="002B3AA7"/>
    <w:rsid w:val="002C0EB6"/>
    <w:rsid w:val="002C63A6"/>
    <w:rsid w:val="002D0074"/>
    <w:rsid w:val="002D08A6"/>
    <w:rsid w:val="002D2C3B"/>
    <w:rsid w:val="002E1944"/>
    <w:rsid w:val="002F09B3"/>
    <w:rsid w:val="0030318A"/>
    <w:rsid w:val="00306932"/>
    <w:rsid w:val="00307295"/>
    <w:rsid w:val="00315BBB"/>
    <w:rsid w:val="00316A18"/>
    <w:rsid w:val="00333172"/>
    <w:rsid w:val="003358F3"/>
    <w:rsid w:val="003505D7"/>
    <w:rsid w:val="00353A0F"/>
    <w:rsid w:val="00362285"/>
    <w:rsid w:val="00365DCD"/>
    <w:rsid w:val="00370F83"/>
    <w:rsid w:val="00387CF4"/>
    <w:rsid w:val="003B6D09"/>
    <w:rsid w:val="003C79ED"/>
    <w:rsid w:val="003E1817"/>
    <w:rsid w:val="003E4D93"/>
    <w:rsid w:val="003F33A3"/>
    <w:rsid w:val="00404490"/>
    <w:rsid w:val="00427BFA"/>
    <w:rsid w:val="00430DC1"/>
    <w:rsid w:val="00430EEE"/>
    <w:rsid w:val="004340A1"/>
    <w:rsid w:val="00451E91"/>
    <w:rsid w:val="00462966"/>
    <w:rsid w:val="0047544A"/>
    <w:rsid w:val="00486AA7"/>
    <w:rsid w:val="00491FB3"/>
    <w:rsid w:val="004943CF"/>
    <w:rsid w:val="004A5F57"/>
    <w:rsid w:val="004A742F"/>
    <w:rsid w:val="004B45B6"/>
    <w:rsid w:val="004B7442"/>
    <w:rsid w:val="004C360A"/>
    <w:rsid w:val="004E0ADB"/>
    <w:rsid w:val="004F0AD6"/>
    <w:rsid w:val="00501802"/>
    <w:rsid w:val="00502FC8"/>
    <w:rsid w:val="00520D65"/>
    <w:rsid w:val="00525B15"/>
    <w:rsid w:val="0053535E"/>
    <w:rsid w:val="00537590"/>
    <w:rsid w:val="00544F3A"/>
    <w:rsid w:val="00550551"/>
    <w:rsid w:val="005512B8"/>
    <w:rsid w:val="005518BD"/>
    <w:rsid w:val="00556469"/>
    <w:rsid w:val="0056783C"/>
    <w:rsid w:val="005702A6"/>
    <w:rsid w:val="00575E34"/>
    <w:rsid w:val="005763D2"/>
    <w:rsid w:val="00576EDD"/>
    <w:rsid w:val="00577607"/>
    <w:rsid w:val="005813CE"/>
    <w:rsid w:val="005A1075"/>
    <w:rsid w:val="005A183F"/>
    <w:rsid w:val="005A4A8E"/>
    <w:rsid w:val="005B3AC2"/>
    <w:rsid w:val="005B49CA"/>
    <w:rsid w:val="005C2FD2"/>
    <w:rsid w:val="005C528D"/>
    <w:rsid w:val="005D0069"/>
    <w:rsid w:val="005D2FDC"/>
    <w:rsid w:val="005E64B9"/>
    <w:rsid w:val="00601BC6"/>
    <w:rsid w:val="00602C4E"/>
    <w:rsid w:val="00603FF5"/>
    <w:rsid w:val="00605C62"/>
    <w:rsid w:val="00614C39"/>
    <w:rsid w:val="00616A8D"/>
    <w:rsid w:val="006230B3"/>
    <w:rsid w:val="00653341"/>
    <w:rsid w:val="006634A5"/>
    <w:rsid w:val="006710B3"/>
    <w:rsid w:val="006714C3"/>
    <w:rsid w:val="00676379"/>
    <w:rsid w:val="00691DB7"/>
    <w:rsid w:val="006B6332"/>
    <w:rsid w:val="006B7D52"/>
    <w:rsid w:val="006C071C"/>
    <w:rsid w:val="006C1A0B"/>
    <w:rsid w:val="006C243F"/>
    <w:rsid w:val="006C2489"/>
    <w:rsid w:val="006C4813"/>
    <w:rsid w:val="006C51D7"/>
    <w:rsid w:val="006E5CD3"/>
    <w:rsid w:val="006F55CB"/>
    <w:rsid w:val="0070529C"/>
    <w:rsid w:val="007176DB"/>
    <w:rsid w:val="00730CC4"/>
    <w:rsid w:val="00735830"/>
    <w:rsid w:val="00740618"/>
    <w:rsid w:val="00741240"/>
    <w:rsid w:val="00746ACC"/>
    <w:rsid w:val="007501FF"/>
    <w:rsid w:val="00756EF0"/>
    <w:rsid w:val="00772F49"/>
    <w:rsid w:val="00777A35"/>
    <w:rsid w:val="00784A7A"/>
    <w:rsid w:val="007A0574"/>
    <w:rsid w:val="007A554D"/>
    <w:rsid w:val="007B1AD4"/>
    <w:rsid w:val="007C1A00"/>
    <w:rsid w:val="007D5E6E"/>
    <w:rsid w:val="007D662C"/>
    <w:rsid w:val="007E3B87"/>
    <w:rsid w:val="007F4594"/>
    <w:rsid w:val="007F71DD"/>
    <w:rsid w:val="0080121B"/>
    <w:rsid w:val="00820644"/>
    <w:rsid w:val="00830110"/>
    <w:rsid w:val="00834E67"/>
    <w:rsid w:val="00851A6D"/>
    <w:rsid w:val="008535E6"/>
    <w:rsid w:val="00857F5E"/>
    <w:rsid w:val="008625B0"/>
    <w:rsid w:val="00871631"/>
    <w:rsid w:val="00875C89"/>
    <w:rsid w:val="008835D6"/>
    <w:rsid w:val="008932A3"/>
    <w:rsid w:val="0089654C"/>
    <w:rsid w:val="00897256"/>
    <w:rsid w:val="008A443B"/>
    <w:rsid w:val="008A5788"/>
    <w:rsid w:val="008E35D3"/>
    <w:rsid w:val="008E67FB"/>
    <w:rsid w:val="00900C5C"/>
    <w:rsid w:val="009247BE"/>
    <w:rsid w:val="00945304"/>
    <w:rsid w:val="00951CDC"/>
    <w:rsid w:val="00957F15"/>
    <w:rsid w:val="00963366"/>
    <w:rsid w:val="00980C66"/>
    <w:rsid w:val="00986926"/>
    <w:rsid w:val="009875AE"/>
    <w:rsid w:val="00996875"/>
    <w:rsid w:val="009974BA"/>
    <w:rsid w:val="009A27E8"/>
    <w:rsid w:val="009A7519"/>
    <w:rsid w:val="009C553A"/>
    <w:rsid w:val="009D0A77"/>
    <w:rsid w:val="009E0600"/>
    <w:rsid w:val="009E06DC"/>
    <w:rsid w:val="009E6579"/>
    <w:rsid w:val="00A04E30"/>
    <w:rsid w:val="00A12DAD"/>
    <w:rsid w:val="00A153F2"/>
    <w:rsid w:val="00A214E8"/>
    <w:rsid w:val="00A27521"/>
    <w:rsid w:val="00A30F93"/>
    <w:rsid w:val="00A34746"/>
    <w:rsid w:val="00A401A7"/>
    <w:rsid w:val="00A43D0E"/>
    <w:rsid w:val="00A50B79"/>
    <w:rsid w:val="00A65763"/>
    <w:rsid w:val="00A6617D"/>
    <w:rsid w:val="00A66ACE"/>
    <w:rsid w:val="00A828F6"/>
    <w:rsid w:val="00A831FC"/>
    <w:rsid w:val="00A877EB"/>
    <w:rsid w:val="00A9225D"/>
    <w:rsid w:val="00A954F8"/>
    <w:rsid w:val="00AA0434"/>
    <w:rsid w:val="00AB1461"/>
    <w:rsid w:val="00AB4EB0"/>
    <w:rsid w:val="00AC1FFB"/>
    <w:rsid w:val="00AC6C41"/>
    <w:rsid w:val="00AC7ADB"/>
    <w:rsid w:val="00AD2F72"/>
    <w:rsid w:val="00AE6309"/>
    <w:rsid w:val="00B00A83"/>
    <w:rsid w:val="00B04E62"/>
    <w:rsid w:val="00B07CB6"/>
    <w:rsid w:val="00B13381"/>
    <w:rsid w:val="00B25C5C"/>
    <w:rsid w:val="00B309E5"/>
    <w:rsid w:val="00B30ECE"/>
    <w:rsid w:val="00B327E5"/>
    <w:rsid w:val="00B35F75"/>
    <w:rsid w:val="00B37403"/>
    <w:rsid w:val="00B4023F"/>
    <w:rsid w:val="00B47367"/>
    <w:rsid w:val="00B53CE4"/>
    <w:rsid w:val="00B54679"/>
    <w:rsid w:val="00B560DC"/>
    <w:rsid w:val="00B6392E"/>
    <w:rsid w:val="00B6455A"/>
    <w:rsid w:val="00B70A1C"/>
    <w:rsid w:val="00B70DF9"/>
    <w:rsid w:val="00B73BF4"/>
    <w:rsid w:val="00B85A9B"/>
    <w:rsid w:val="00B85FDA"/>
    <w:rsid w:val="00B8746D"/>
    <w:rsid w:val="00B9356B"/>
    <w:rsid w:val="00BA06D2"/>
    <w:rsid w:val="00BA3DF2"/>
    <w:rsid w:val="00BA6336"/>
    <w:rsid w:val="00BB0C0B"/>
    <w:rsid w:val="00BB7AF7"/>
    <w:rsid w:val="00BC729D"/>
    <w:rsid w:val="00BD1CCD"/>
    <w:rsid w:val="00C04C0A"/>
    <w:rsid w:val="00C218EA"/>
    <w:rsid w:val="00C747D4"/>
    <w:rsid w:val="00C96239"/>
    <w:rsid w:val="00C96709"/>
    <w:rsid w:val="00CA0A1A"/>
    <w:rsid w:val="00CA6302"/>
    <w:rsid w:val="00CA7EEB"/>
    <w:rsid w:val="00CC5D2E"/>
    <w:rsid w:val="00CC7493"/>
    <w:rsid w:val="00CD254E"/>
    <w:rsid w:val="00CD3E36"/>
    <w:rsid w:val="00CE41CC"/>
    <w:rsid w:val="00CE63E8"/>
    <w:rsid w:val="00CE64CE"/>
    <w:rsid w:val="00D00393"/>
    <w:rsid w:val="00D02588"/>
    <w:rsid w:val="00D12358"/>
    <w:rsid w:val="00D23DF2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C48AE"/>
    <w:rsid w:val="00DE0A44"/>
    <w:rsid w:val="00DE368E"/>
    <w:rsid w:val="00DE3F9B"/>
    <w:rsid w:val="00DE6A2A"/>
    <w:rsid w:val="00DE6EEA"/>
    <w:rsid w:val="00E13258"/>
    <w:rsid w:val="00E36F7A"/>
    <w:rsid w:val="00E3706C"/>
    <w:rsid w:val="00E61029"/>
    <w:rsid w:val="00E641B6"/>
    <w:rsid w:val="00E80A74"/>
    <w:rsid w:val="00E957C1"/>
    <w:rsid w:val="00E95E58"/>
    <w:rsid w:val="00E961BA"/>
    <w:rsid w:val="00EB52F0"/>
    <w:rsid w:val="00EC69E9"/>
    <w:rsid w:val="00EC799B"/>
    <w:rsid w:val="00ED368D"/>
    <w:rsid w:val="00ED6499"/>
    <w:rsid w:val="00EF02F0"/>
    <w:rsid w:val="00EF1AC4"/>
    <w:rsid w:val="00EF5D8D"/>
    <w:rsid w:val="00F03768"/>
    <w:rsid w:val="00F2611C"/>
    <w:rsid w:val="00F35904"/>
    <w:rsid w:val="00F3642A"/>
    <w:rsid w:val="00F60225"/>
    <w:rsid w:val="00F6077E"/>
    <w:rsid w:val="00F64FA4"/>
    <w:rsid w:val="00F75710"/>
    <w:rsid w:val="00F84AD7"/>
    <w:rsid w:val="00F91659"/>
    <w:rsid w:val="00FC2B2C"/>
    <w:rsid w:val="00FC588A"/>
    <w:rsid w:val="00FD0E15"/>
    <w:rsid w:val="00FE053C"/>
    <w:rsid w:val="00FE6378"/>
    <w:rsid w:val="00FF0256"/>
    <w:rsid w:val="055F631D"/>
    <w:rsid w:val="08B42537"/>
    <w:rsid w:val="0F62A7F4"/>
    <w:rsid w:val="35FB23EB"/>
    <w:rsid w:val="3FFC524D"/>
    <w:rsid w:val="410FA520"/>
    <w:rsid w:val="61FE68F6"/>
    <w:rsid w:val="6CC182CD"/>
    <w:rsid w:val="7972D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B8A6F2D"/>
  <w15:docId w15:val="{4EB0C267-0F85-477A-A2D7-AA8F8791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534B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  <w:style w:type="table" w:styleId="TableGrid">
    <w:name w:val="Table Grid"/>
    <w:basedOn w:val="TableNormal"/>
    <w:uiPriority w:val="59"/>
    <w:rsid w:val="006230B3"/>
    <w:pPr>
      <w:jc w:val="center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qFormat/>
    <w:rsid w:val="006230B3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Theme="minorHAnsi"/>
      <w:szCs w:val="24"/>
    </w:rPr>
  </w:style>
  <w:style w:type="character" w:customStyle="1" w:styleId="Style1Char">
    <w:name w:val="Style1 Char"/>
    <w:basedOn w:val="DefaultParagraphFont"/>
    <w:link w:val="Style1"/>
    <w:rsid w:val="006230B3"/>
    <w:rPr>
      <w:rFonts w:eastAsiaTheme="minorHAnsi"/>
      <w:szCs w:val="24"/>
    </w:rPr>
  </w:style>
  <w:style w:type="paragraph" w:styleId="Revision">
    <w:name w:val="Revision"/>
    <w:hidden/>
    <w:uiPriority w:val="99"/>
    <w:semiHidden/>
    <w:rsid w:val="00F3642A"/>
  </w:style>
  <w:style w:type="character" w:styleId="UnresolvedMention">
    <w:name w:val="Unresolved Mention"/>
    <w:basedOn w:val="DefaultParagraphFont"/>
    <w:uiPriority w:val="99"/>
    <w:semiHidden/>
    <w:unhideWhenUsed/>
    <w:rsid w:val="00F3642A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037ECD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037ECD"/>
    <w:rPr>
      <w:rFonts w:eastAsiaTheme="minorHAnsi"/>
      <w:sz w:val="20"/>
    </w:rPr>
  </w:style>
  <w:style w:type="paragraph" w:styleId="BodyText">
    <w:name w:val="Body Text"/>
    <w:basedOn w:val="Normal"/>
    <w:link w:val="BodyTextChar"/>
    <w:semiHidden/>
    <w:unhideWhenUsed/>
    <w:rsid w:val="00037EC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37ECD"/>
  </w:style>
  <w:style w:type="paragraph" w:customStyle="1" w:styleId="IMCIP">
    <w:name w:val="IMC/IP #"/>
    <w:rsid w:val="00E95E58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styleId="Title">
    <w:name w:val="Title"/>
    <w:basedOn w:val="Normal"/>
    <w:next w:val="Normal"/>
    <w:link w:val="TitleChar"/>
    <w:qFormat/>
    <w:rsid w:val="00AA0434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AA0434"/>
  </w:style>
  <w:style w:type="paragraph" w:customStyle="1" w:styleId="EffectiveDate">
    <w:name w:val="Effective Date"/>
    <w:next w:val="BodyText"/>
    <w:qFormat/>
    <w:rsid w:val="00DE6EEA"/>
    <w:pPr>
      <w:spacing w:before="220" w:after="440"/>
      <w:jc w:val="center"/>
    </w:pPr>
  </w:style>
  <w:style w:type="paragraph" w:customStyle="1" w:styleId="BodyText-table">
    <w:name w:val="Body Text - table"/>
    <w:qFormat/>
    <w:rsid w:val="00550551"/>
    <w:rPr>
      <w:rFonts w:eastAsiaTheme="minorHAnsi" w:cstheme="minorBidi"/>
    </w:rPr>
  </w:style>
  <w:style w:type="paragraph" w:customStyle="1" w:styleId="attachmenttitle">
    <w:name w:val="attachment title"/>
    <w:next w:val="BodyText"/>
    <w:qFormat/>
    <w:rsid w:val="00550551"/>
    <w:pPr>
      <w:keepNext/>
      <w:keepLines/>
      <w:widowControl w:val="0"/>
      <w:spacing w:after="220"/>
      <w:jc w:val="center"/>
      <w:outlineLvl w:val="0"/>
    </w:pPr>
  </w:style>
  <w:style w:type="paragraph" w:styleId="FootnoteText">
    <w:name w:val="footnote text"/>
    <w:basedOn w:val="Normal"/>
    <w:link w:val="FootnoteTextChar"/>
    <w:unhideWhenUsed/>
    <w:rsid w:val="005505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0551"/>
    <w:rPr>
      <w:sz w:val="20"/>
      <w:szCs w:val="20"/>
    </w:rPr>
  </w:style>
  <w:style w:type="table" w:customStyle="1" w:styleId="IM">
    <w:name w:val="IM"/>
    <w:basedOn w:val="TableNormal"/>
    <w:uiPriority w:val="99"/>
    <w:rsid w:val="00430EEE"/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d774b3633fad0aa475479995ed5514a4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8ca3e6c111552a98d0e98bf1c11b4c91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14F6B-E2DD-4362-8044-5B7614BD8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A2919-6B4E-44A2-B321-0CA3F2BE04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d536709-b854-4f3b-a247-393f1123cff3"/>
    <ds:schemaRef ds:uri="4ebc427b-1bcf-4856-a750-efc6bf2bcca6"/>
  </ds:schemaRefs>
</ds:datastoreItem>
</file>

<file path=customXml/itemProps3.xml><?xml version="1.0" encoding="utf-8"?>
<ds:datastoreItem xmlns:ds="http://schemas.openxmlformats.org/officeDocument/2006/customXml" ds:itemID="{F891E9ED-56CD-4834-953E-D8214A18B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366B2C-329E-41E0-A3F8-D14319554E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(5).dotx</Template>
  <TotalTime>3</TotalTime>
  <Pages>3</Pages>
  <Words>201</Words>
  <Characters>1166</Characters>
  <Application>Microsoft Office Word</Application>
  <DocSecurity>2</DocSecurity>
  <Lines>121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Madeleine Arel</dc:creator>
  <cp:lastModifiedBy>Madeleine Arel</cp:lastModifiedBy>
  <cp:revision>6</cp:revision>
  <cp:lastPrinted>2026-01-29T16:12:00Z</cp:lastPrinted>
  <dcterms:created xsi:type="dcterms:W3CDTF">2026-01-29T16:10:00Z</dcterms:created>
  <dcterms:modified xsi:type="dcterms:W3CDTF">2026-01-29T16:14:00Z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